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059FC" w14:textId="6DA348E4" w:rsidR="006E5D65" w:rsidRPr="00E960BB" w:rsidRDefault="00997F14" w:rsidP="7AB88D72">
      <w:pPr>
        <w:spacing w:line="240" w:lineRule="auto"/>
        <w:jc w:val="right"/>
        <w:rPr>
          <w:rFonts w:ascii="Corbel" w:hAnsi="Corbel"/>
          <w:i/>
          <w:iCs/>
        </w:rPr>
      </w:pPr>
      <w:r w:rsidRPr="7AB88D7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7AB88D72">
        <w:rPr>
          <w:rFonts w:ascii="Corbel" w:hAnsi="Corbel"/>
          <w:i/>
          <w:iCs/>
        </w:rPr>
        <w:t xml:space="preserve">Załącznik nr </w:t>
      </w:r>
      <w:r w:rsidR="006F31E2" w:rsidRPr="7AB88D72">
        <w:rPr>
          <w:rFonts w:ascii="Corbel" w:hAnsi="Corbel"/>
          <w:i/>
          <w:iCs/>
        </w:rPr>
        <w:t>1.5</w:t>
      </w:r>
      <w:r w:rsidR="00D8678B" w:rsidRPr="7AB88D72">
        <w:rPr>
          <w:rFonts w:ascii="Corbel" w:hAnsi="Corbel"/>
          <w:i/>
          <w:iCs/>
        </w:rPr>
        <w:t xml:space="preserve"> do Zarządzenia</w:t>
      </w:r>
      <w:r w:rsidR="002A22BF" w:rsidRPr="7AB88D72">
        <w:rPr>
          <w:rFonts w:ascii="Corbel" w:hAnsi="Corbel"/>
          <w:i/>
          <w:iCs/>
        </w:rPr>
        <w:t xml:space="preserve"> Rektora UR </w:t>
      </w:r>
      <w:r w:rsidR="00CD6897" w:rsidRPr="7AB88D72">
        <w:rPr>
          <w:rFonts w:ascii="Corbel" w:hAnsi="Corbel"/>
          <w:i/>
          <w:iCs/>
        </w:rPr>
        <w:t xml:space="preserve">nr </w:t>
      </w:r>
      <w:r w:rsidR="00441835" w:rsidRPr="00441835">
        <w:rPr>
          <w:rFonts w:ascii="Corbel" w:hAnsi="Corbel"/>
          <w:bCs/>
          <w:i/>
          <w:iCs/>
        </w:rPr>
        <w:t>61/2025</w:t>
      </w:r>
    </w:p>
    <w:p w14:paraId="1E61440D" w14:textId="32CB690B" w:rsidR="2B58266F" w:rsidRDefault="2B58266F" w:rsidP="7AB88D72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7AB88D72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7AB88D72">
        <w:rPr>
          <w:rFonts w:ascii="Corbel" w:eastAsia="Corbel" w:hAnsi="Corbel" w:cs="Corbel"/>
          <w:sz w:val="24"/>
          <w:szCs w:val="24"/>
        </w:rPr>
        <w:t xml:space="preserve"> </w:t>
      </w:r>
    </w:p>
    <w:p w14:paraId="539CED81" w14:textId="263B02AD" w:rsidR="2B58266F" w:rsidRDefault="2B58266F" w:rsidP="7AB88D72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7AB88D72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7AB88D72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441835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441835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441835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441835">
        <w:rPr>
          <w:rFonts w:ascii="Corbel" w:eastAsia="Corbel" w:hAnsi="Corbel" w:cs="Corbel"/>
          <w:b/>
          <w:bCs/>
          <w:sz w:val="24"/>
          <w:szCs w:val="24"/>
        </w:rPr>
        <w:t>7</w:t>
      </w:r>
      <w:r w:rsidRPr="7AB88D72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7AB88D72">
        <w:rPr>
          <w:rFonts w:ascii="Corbel" w:eastAsia="Corbel" w:hAnsi="Corbel" w:cs="Corbel"/>
          <w:sz w:val="24"/>
          <w:szCs w:val="24"/>
        </w:rPr>
        <w:t xml:space="preserve"> </w:t>
      </w:r>
    </w:p>
    <w:p w14:paraId="7A3C5C83" w14:textId="39EAB166" w:rsidR="2B58266F" w:rsidRDefault="2B58266F" w:rsidP="7AB88D72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7AB88D72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7AB88D72">
        <w:rPr>
          <w:rFonts w:ascii="Corbel" w:eastAsia="Corbel" w:hAnsi="Corbel" w:cs="Corbel"/>
          <w:i/>
          <w:iCs/>
        </w:rPr>
        <w:t>(skrajne daty</w:t>
      </w:r>
      <w:r w:rsidRPr="7AB88D72">
        <w:rPr>
          <w:rFonts w:ascii="Corbel" w:eastAsia="Corbel" w:hAnsi="Corbel" w:cs="Corbel"/>
          <w:sz w:val="18"/>
          <w:szCs w:val="18"/>
        </w:rPr>
        <w:t>)</w:t>
      </w:r>
      <w:r w:rsidRPr="7AB88D72">
        <w:rPr>
          <w:rFonts w:ascii="Corbel" w:eastAsia="Corbel" w:hAnsi="Corbel" w:cs="Corbel"/>
          <w:sz w:val="20"/>
          <w:szCs w:val="20"/>
        </w:rPr>
        <w:t xml:space="preserve"> </w:t>
      </w:r>
    </w:p>
    <w:p w14:paraId="4472DB09" w14:textId="3B01CE52" w:rsidR="2B58266F" w:rsidRDefault="2B58266F" w:rsidP="7AB88D72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7AB88D72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441835">
        <w:rPr>
          <w:rFonts w:ascii="Corbel" w:eastAsia="Corbel" w:hAnsi="Corbel" w:cs="Corbel"/>
          <w:b/>
          <w:bCs/>
          <w:sz w:val="24"/>
          <w:szCs w:val="24"/>
        </w:rPr>
        <w:t>6</w:t>
      </w:r>
      <w:r w:rsidRPr="7AB88D72">
        <w:rPr>
          <w:rFonts w:ascii="Corbel" w:eastAsia="Corbel" w:hAnsi="Corbel" w:cs="Corbel"/>
          <w:sz w:val="24"/>
          <w:szCs w:val="24"/>
        </w:rPr>
        <w:t>/</w:t>
      </w:r>
      <w:r w:rsidRPr="7AB88D72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441835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1B39D5DD" w14:textId="64544674" w:rsidR="7AB88D72" w:rsidRDefault="7AB88D72" w:rsidP="7AB88D72">
      <w:pPr>
        <w:spacing w:after="0" w:line="240" w:lineRule="auto"/>
        <w:rPr>
          <w:rFonts w:ascii="Corbel" w:hAnsi="Corbel"/>
          <w:sz w:val="24"/>
          <w:szCs w:val="24"/>
        </w:rPr>
      </w:pPr>
    </w:p>
    <w:p w14:paraId="6B557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4649"/>
      </w:tblGrid>
      <w:tr w:rsidR="0085747A" w:rsidRPr="009C54AE" w14:paraId="3AAE99D2" w14:textId="77777777" w:rsidTr="00441835">
        <w:tc>
          <w:tcPr>
            <w:tcW w:w="5132" w:type="dxa"/>
            <w:vAlign w:val="center"/>
          </w:tcPr>
          <w:p w14:paraId="49F61F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49" w:type="dxa"/>
            <w:vAlign w:val="center"/>
          </w:tcPr>
          <w:p w14:paraId="022759D9" w14:textId="267256DA" w:rsidR="0085747A" w:rsidRPr="00441835" w:rsidRDefault="006A2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41835">
              <w:rPr>
                <w:rFonts w:ascii="Corbel" w:hAnsi="Corbel"/>
                <w:sz w:val="24"/>
                <w:szCs w:val="24"/>
              </w:rPr>
              <w:t>Systemy ocen pracowniczych</w:t>
            </w:r>
          </w:p>
        </w:tc>
      </w:tr>
      <w:tr w:rsidR="0085747A" w:rsidRPr="009C54AE" w14:paraId="3053804E" w14:textId="77777777" w:rsidTr="00441835">
        <w:tc>
          <w:tcPr>
            <w:tcW w:w="5132" w:type="dxa"/>
            <w:vAlign w:val="center"/>
          </w:tcPr>
          <w:p w14:paraId="574FEBC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49" w:type="dxa"/>
            <w:vAlign w:val="center"/>
          </w:tcPr>
          <w:p w14:paraId="3014FDA5" w14:textId="23BAEDB7" w:rsidR="0085747A" w:rsidRPr="00194F6E" w:rsidRDefault="006A2AEB" w:rsidP="007B42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>S2S[3]ZL_03</w:t>
            </w:r>
          </w:p>
        </w:tc>
      </w:tr>
      <w:tr w:rsidR="0085747A" w:rsidRPr="009C54AE" w14:paraId="5525A509" w14:textId="77777777" w:rsidTr="00441835">
        <w:tc>
          <w:tcPr>
            <w:tcW w:w="5132" w:type="dxa"/>
            <w:vAlign w:val="center"/>
          </w:tcPr>
          <w:p w14:paraId="0E6DF04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49" w:type="dxa"/>
            <w:vAlign w:val="center"/>
          </w:tcPr>
          <w:p w14:paraId="2AA69EC5" w14:textId="70C013AA" w:rsidR="0085747A" w:rsidRPr="00194F6E" w:rsidRDefault="004418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6A2AEB" w:rsidRPr="00194F6E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9C54AE" w14:paraId="0613FF0A" w14:textId="77777777" w:rsidTr="00441835">
        <w:tc>
          <w:tcPr>
            <w:tcW w:w="5132" w:type="dxa"/>
            <w:vAlign w:val="center"/>
          </w:tcPr>
          <w:p w14:paraId="203930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49" w:type="dxa"/>
            <w:vAlign w:val="center"/>
          </w:tcPr>
          <w:p w14:paraId="4CFFA2C3" w14:textId="148CC6BD" w:rsidR="0085747A" w:rsidRPr="00194F6E" w:rsidRDefault="002149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14923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6A2AEB" w:rsidRPr="009C54AE" w14:paraId="68EB8CAD" w14:textId="77777777" w:rsidTr="00441835">
        <w:tc>
          <w:tcPr>
            <w:tcW w:w="5132" w:type="dxa"/>
            <w:vAlign w:val="center"/>
          </w:tcPr>
          <w:p w14:paraId="482BE133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49" w:type="dxa"/>
          </w:tcPr>
          <w:p w14:paraId="566B2EB4" w14:textId="7D0E25E7" w:rsidR="006A2AEB" w:rsidRPr="00194F6E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Socjologia </w:t>
            </w:r>
          </w:p>
        </w:tc>
      </w:tr>
      <w:tr w:rsidR="006A2AEB" w:rsidRPr="009C54AE" w14:paraId="5D546B14" w14:textId="77777777" w:rsidTr="00441835">
        <w:tc>
          <w:tcPr>
            <w:tcW w:w="5132" w:type="dxa"/>
            <w:vAlign w:val="center"/>
          </w:tcPr>
          <w:p w14:paraId="2F80A828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49" w:type="dxa"/>
          </w:tcPr>
          <w:p w14:paraId="75BFE22A" w14:textId="22D11498" w:rsidR="006A2AEB" w:rsidRPr="00194F6E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II stopnia </w:t>
            </w:r>
          </w:p>
        </w:tc>
      </w:tr>
      <w:tr w:rsidR="006A2AEB" w:rsidRPr="009C54AE" w14:paraId="1441B9E6" w14:textId="77777777" w:rsidTr="00441835">
        <w:tc>
          <w:tcPr>
            <w:tcW w:w="5132" w:type="dxa"/>
            <w:vAlign w:val="center"/>
          </w:tcPr>
          <w:p w14:paraId="0A9CC7FE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49" w:type="dxa"/>
          </w:tcPr>
          <w:p w14:paraId="3BB11A10" w14:textId="4A0FC07E" w:rsidR="006A2AEB" w:rsidRPr="00194F6E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6A2AEB" w:rsidRPr="009C54AE" w14:paraId="39AFA22B" w14:textId="77777777" w:rsidTr="00441835">
        <w:tc>
          <w:tcPr>
            <w:tcW w:w="5132" w:type="dxa"/>
            <w:vAlign w:val="center"/>
          </w:tcPr>
          <w:p w14:paraId="3885571D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49" w:type="dxa"/>
          </w:tcPr>
          <w:p w14:paraId="6E6BD3F7" w14:textId="5958813B" w:rsidR="006A2AEB" w:rsidRPr="00194F6E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6A2AEB" w:rsidRPr="009C54AE" w14:paraId="25CF7654" w14:textId="77777777" w:rsidTr="00441835">
        <w:tc>
          <w:tcPr>
            <w:tcW w:w="5132" w:type="dxa"/>
            <w:vAlign w:val="center"/>
          </w:tcPr>
          <w:p w14:paraId="21ED13C7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49" w:type="dxa"/>
          </w:tcPr>
          <w:p w14:paraId="1F1C9010" w14:textId="70A02E77" w:rsidR="006A2AEB" w:rsidRPr="00194F6E" w:rsidRDefault="00E04964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94F6E">
              <w:rPr>
                <w:rFonts w:ascii="Corbel" w:hAnsi="Corbel"/>
                <w:b w:val="0"/>
                <w:bCs/>
                <w:sz w:val="24"/>
                <w:szCs w:val="24"/>
              </w:rPr>
              <w:t>Rok 2</w:t>
            </w:r>
            <w:r w:rsidR="006A2AEB" w:rsidRPr="00194F6E">
              <w:rPr>
                <w:rFonts w:ascii="Corbel" w:hAnsi="Corbel"/>
                <w:b w:val="0"/>
                <w:bCs/>
                <w:sz w:val="24"/>
                <w:szCs w:val="24"/>
              </w:rPr>
              <w:t>, Semestr III</w:t>
            </w:r>
          </w:p>
        </w:tc>
      </w:tr>
      <w:tr w:rsidR="006A2AEB" w:rsidRPr="009C54AE" w14:paraId="1B589D54" w14:textId="77777777" w:rsidTr="00441835">
        <w:tc>
          <w:tcPr>
            <w:tcW w:w="5132" w:type="dxa"/>
            <w:vAlign w:val="center"/>
          </w:tcPr>
          <w:p w14:paraId="22FB370E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49" w:type="dxa"/>
          </w:tcPr>
          <w:p w14:paraId="1A7BD2F4" w14:textId="1F4ED5AD" w:rsidR="006A2AEB" w:rsidRPr="006A2AEB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A2AEB" w:rsidRPr="009C54AE" w14:paraId="362D0B59" w14:textId="77777777" w:rsidTr="00441835">
        <w:tc>
          <w:tcPr>
            <w:tcW w:w="5132" w:type="dxa"/>
            <w:vAlign w:val="center"/>
          </w:tcPr>
          <w:p w14:paraId="31986C51" w14:textId="77777777" w:rsidR="006A2AEB" w:rsidRPr="009C54AE" w:rsidRDefault="006A2AEB" w:rsidP="006A2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49" w:type="dxa"/>
          </w:tcPr>
          <w:p w14:paraId="3F80403C" w14:textId="6B3CCCDF" w:rsidR="006A2AEB" w:rsidRPr="006A2AEB" w:rsidRDefault="006A2AEB" w:rsidP="006A2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1FBA89B" w14:textId="77777777" w:rsidTr="00441835">
        <w:tc>
          <w:tcPr>
            <w:tcW w:w="5132" w:type="dxa"/>
            <w:vAlign w:val="center"/>
          </w:tcPr>
          <w:p w14:paraId="79192F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49" w:type="dxa"/>
            <w:vAlign w:val="center"/>
          </w:tcPr>
          <w:p w14:paraId="56309CC9" w14:textId="1BBE53BF" w:rsidR="0085747A" w:rsidRPr="009C54AE" w:rsidRDefault="006A2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  <w:tr w:rsidR="0085747A" w:rsidRPr="009C54AE" w14:paraId="6F1EFE08" w14:textId="77777777" w:rsidTr="00441835">
        <w:tc>
          <w:tcPr>
            <w:tcW w:w="5132" w:type="dxa"/>
            <w:vAlign w:val="center"/>
          </w:tcPr>
          <w:p w14:paraId="4E801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49" w:type="dxa"/>
            <w:vAlign w:val="center"/>
          </w:tcPr>
          <w:p w14:paraId="23041825" w14:textId="03FC2B2E" w:rsidR="0085747A" w:rsidRPr="009C54AE" w:rsidRDefault="006A2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Maciej Gitling</w:t>
            </w:r>
          </w:p>
        </w:tc>
      </w:tr>
    </w:tbl>
    <w:p w14:paraId="13047A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DE636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B5495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AC7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1952CCCF" w14:textId="77777777" w:rsidTr="7AB88D72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44F4" w14:textId="77777777" w:rsidR="00015B8F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E61B1B" w14:textId="77777777" w:rsidR="00015B8F" w:rsidRPr="009C54AE" w:rsidRDefault="002B5EA0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CC2D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AD71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B2C0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3C67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0E4A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02AE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7FDC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1308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FA45" w14:textId="77777777" w:rsidR="00015B8F" w:rsidRPr="009C54AE" w:rsidRDefault="00015B8F" w:rsidP="00633F2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1CCAF8" w14:textId="77777777" w:rsidTr="7AB88D72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ED54" w14:textId="0A80B4E3" w:rsidR="00015B8F" w:rsidRPr="009C54AE" w:rsidRDefault="00E04964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77F9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57BC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DB1" w14:textId="381159B6" w:rsidR="00015B8F" w:rsidRPr="009C54AE" w:rsidRDefault="006A2AEB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5355" w14:textId="1A26C149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E162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5007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1E2B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AC1" w14:textId="77777777" w:rsidR="00015B8F" w:rsidRPr="009C54AE" w:rsidRDefault="00015B8F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BD81" w14:textId="0CAB6107" w:rsidR="00015B8F" w:rsidRPr="009C54AE" w:rsidRDefault="006A2AEB" w:rsidP="00633F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37BC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F0CF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DB1703" w14:textId="77777777" w:rsidR="00633F26" w:rsidRDefault="00633F26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7D5ACFEB" w14:textId="588E41A0" w:rsidR="0085747A" w:rsidRPr="009C54AE" w:rsidRDefault="00633F2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6A2AEB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FE768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BA2BE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75963E" w14:textId="174468AC" w:rsidR="00E22FBC" w:rsidRPr="009C54AE" w:rsidRDefault="00E22FBC" w:rsidP="7AB88D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AB88D72">
        <w:rPr>
          <w:rFonts w:ascii="Corbel" w:hAnsi="Corbel"/>
          <w:smallCaps w:val="0"/>
        </w:rPr>
        <w:t xml:space="preserve">1.3 </w:t>
      </w:r>
      <w:r>
        <w:tab/>
      </w:r>
      <w:r w:rsidRPr="7AB88D72">
        <w:rPr>
          <w:rFonts w:ascii="Corbel" w:hAnsi="Corbel"/>
          <w:smallCaps w:val="0"/>
        </w:rPr>
        <w:t>For</w:t>
      </w:r>
      <w:r w:rsidR="00445970" w:rsidRPr="7AB88D72">
        <w:rPr>
          <w:rFonts w:ascii="Corbel" w:hAnsi="Corbel"/>
          <w:smallCaps w:val="0"/>
        </w:rPr>
        <w:t xml:space="preserve">ma zaliczenia przedmiotu </w:t>
      </w:r>
      <w:r w:rsidRPr="7AB88D72">
        <w:rPr>
          <w:rFonts w:ascii="Corbel" w:hAnsi="Corbel"/>
          <w:smallCaps w:val="0"/>
        </w:rPr>
        <w:t xml:space="preserve">(z toku) </w:t>
      </w:r>
      <w:r w:rsidRPr="7AB88D72">
        <w:rPr>
          <w:rFonts w:ascii="Corbel" w:hAnsi="Corbel"/>
          <w:b w:val="0"/>
          <w:smallCaps w:val="0"/>
        </w:rPr>
        <w:t xml:space="preserve">(egzamin, </w:t>
      </w:r>
      <w:r w:rsidRPr="7AB88D72">
        <w:rPr>
          <w:rFonts w:ascii="Corbel" w:hAnsi="Corbel"/>
          <w:b w:val="0"/>
          <w:smallCaps w:val="0"/>
          <w:u w:val="single"/>
        </w:rPr>
        <w:t>zaliczenie z oceną</w:t>
      </w:r>
      <w:r w:rsidRPr="7AB88D72">
        <w:rPr>
          <w:rFonts w:ascii="Corbel" w:hAnsi="Corbel"/>
          <w:b w:val="0"/>
          <w:smallCaps w:val="0"/>
        </w:rPr>
        <w:t>, zaliczenie bez oceny)</w:t>
      </w:r>
    </w:p>
    <w:p w14:paraId="790CBE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1647D" w14:textId="603E70C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678ABD3" w14:textId="77777777" w:rsidR="00633F26" w:rsidRPr="009C54AE" w:rsidRDefault="00633F2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F734D93" w14:textId="77777777" w:rsidTr="7AB88D72">
        <w:tc>
          <w:tcPr>
            <w:tcW w:w="9670" w:type="dxa"/>
          </w:tcPr>
          <w:p w14:paraId="4EF45BD1" w14:textId="3EEED8BF" w:rsidR="0085747A" w:rsidRPr="009C54AE" w:rsidRDefault="00E04964" w:rsidP="7AB88D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7AB88D7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Ugruntowana </w:t>
            </w:r>
            <w:r w:rsidR="006A2AEB" w:rsidRPr="7AB88D7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wiedza dotycząca zarządzania zasobami ludzkimi. </w:t>
            </w:r>
          </w:p>
        </w:tc>
      </w:tr>
    </w:tbl>
    <w:p w14:paraId="5573C2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63752" w14:textId="130A4DAF" w:rsidR="0085747A" w:rsidRPr="00C05F44" w:rsidRDefault="00633F26" w:rsidP="7AB88D72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7AB88D72">
        <w:rPr>
          <w:rFonts w:ascii="Corbel" w:hAnsi="Corbel"/>
        </w:rPr>
        <w:lastRenderedPageBreak/>
        <w:t>3.</w:t>
      </w:r>
      <w:r w:rsidR="0085747A" w:rsidRPr="7AB88D72">
        <w:rPr>
          <w:rFonts w:ascii="Corbel" w:hAnsi="Corbel"/>
        </w:rPr>
        <w:t xml:space="preserve"> </w:t>
      </w:r>
      <w:r w:rsidR="00A84C85" w:rsidRPr="7AB88D72">
        <w:rPr>
          <w:rFonts w:ascii="Corbel" w:hAnsi="Corbel"/>
        </w:rPr>
        <w:t>cele, efekty uczenia się</w:t>
      </w:r>
      <w:r w:rsidR="0085747A" w:rsidRPr="7AB88D72">
        <w:rPr>
          <w:rFonts w:ascii="Corbel" w:hAnsi="Corbel"/>
        </w:rPr>
        <w:t>, treści Programowe i stosowane metody Dydaktyczne</w:t>
      </w:r>
    </w:p>
    <w:p w14:paraId="04B524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3F4E5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ACE5F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A2AEB" w:rsidRPr="006A2AEB" w14:paraId="6C5168F1" w14:textId="77777777" w:rsidTr="006A2AEB">
        <w:tc>
          <w:tcPr>
            <w:tcW w:w="845" w:type="dxa"/>
            <w:vAlign w:val="center"/>
          </w:tcPr>
          <w:p w14:paraId="32FF6C28" w14:textId="77777777" w:rsidR="006A2AEB" w:rsidRPr="006A2AEB" w:rsidRDefault="006A2AEB" w:rsidP="006A2AE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BE50730" w14:textId="559C2811" w:rsidR="006A2AEB" w:rsidRPr="006A2AEB" w:rsidRDefault="006A2AEB" w:rsidP="006A2A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2AEB">
              <w:rPr>
                <w:rFonts w:ascii="Corbel" w:hAnsi="Corbel"/>
                <w:sz w:val="24"/>
                <w:szCs w:val="24"/>
              </w:rPr>
              <w:t>Zwrócenie uwagi na nowe tendencje i orientacje w tworzeniu systemów motywacyjnych i ocenianiu pracowników.</w:t>
            </w:r>
          </w:p>
        </w:tc>
      </w:tr>
      <w:tr w:rsidR="006A2AEB" w:rsidRPr="006A2AEB" w14:paraId="165AF830" w14:textId="77777777" w:rsidTr="006A2AEB">
        <w:tc>
          <w:tcPr>
            <w:tcW w:w="845" w:type="dxa"/>
            <w:vAlign w:val="center"/>
          </w:tcPr>
          <w:p w14:paraId="0A33E1B6" w14:textId="77777777" w:rsidR="006A2AEB" w:rsidRPr="006A2AEB" w:rsidRDefault="006A2AEB" w:rsidP="006A2AE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A2A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0366B5D9" w14:textId="62B9E82B" w:rsidR="006A2AEB" w:rsidRPr="006A2AEB" w:rsidRDefault="006A2AEB" w:rsidP="006A2A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2AEB">
              <w:rPr>
                <w:rFonts w:ascii="Corbel" w:hAnsi="Corbel"/>
                <w:sz w:val="24"/>
                <w:szCs w:val="24"/>
              </w:rPr>
              <w:t>Zapoznanie studentów z koncepcjami teoretycznymi oraz wybranymi problemami będącymi przedmiotem analizy sytemu ocen pracowniczych.</w:t>
            </w:r>
          </w:p>
        </w:tc>
      </w:tr>
      <w:tr w:rsidR="006A2AEB" w:rsidRPr="006A2AEB" w14:paraId="575E1F1A" w14:textId="77777777" w:rsidTr="006A2AEB">
        <w:tc>
          <w:tcPr>
            <w:tcW w:w="845" w:type="dxa"/>
            <w:vAlign w:val="center"/>
          </w:tcPr>
          <w:p w14:paraId="3AEFFF50" w14:textId="77777777" w:rsidR="006A2AEB" w:rsidRPr="006A2AEB" w:rsidRDefault="006A2AEB" w:rsidP="006A2AE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2A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4226A8B" w14:textId="7C3256DC" w:rsidR="006A2AEB" w:rsidRPr="006A2AEB" w:rsidRDefault="00E04964" w:rsidP="006A2A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="006A2AEB" w:rsidRPr="006A2AEB">
              <w:rPr>
                <w:rFonts w:ascii="Corbel" w:hAnsi="Corbel"/>
                <w:sz w:val="24"/>
                <w:szCs w:val="24"/>
              </w:rPr>
              <w:t>praktycznych umiejętności analizy i opisu działań oraz zjawisk społecznych odnoszących się do potrzeby stosowania ocen pracowniczych.</w:t>
            </w:r>
          </w:p>
        </w:tc>
      </w:tr>
    </w:tbl>
    <w:p w14:paraId="50DC02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5ED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9194EA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E04964" w:rsidRPr="009C54AE" w14:paraId="167F5226" w14:textId="77777777" w:rsidTr="7AB88D72">
        <w:trPr>
          <w:trHeight w:val="300"/>
        </w:trPr>
        <w:tc>
          <w:tcPr>
            <w:tcW w:w="1701" w:type="dxa"/>
            <w:vAlign w:val="center"/>
          </w:tcPr>
          <w:p w14:paraId="2AEAE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1C0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B54FD1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4964" w:rsidRPr="009C54AE" w14:paraId="2B6442CF" w14:textId="77777777" w:rsidTr="7AB88D72">
        <w:trPr>
          <w:trHeight w:val="300"/>
        </w:trPr>
        <w:tc>
          <w:tcPr>
            <w:tcW w:w="1701" w:type="dxa"/>
          </w:tcPr>
          <w:p w14:paraId="2D7F45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6874954" w14:textId="43223603" w:rsidR="0085747A" w:rsidRPr="009C54AE" w:rsidRDefault="00E04964" w:rsidP="00E049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socjologiczną 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systemie ocen pracowniczych funkcjonujących w różnych instytucjach i organizacjach. </w:t>
            </w:r>
          </w:p>
        </w:tc>
        <w:tc>
          <w:tcPr>
            <w:tcW w:w="1873" w:type="dxa"/>
          </w:tcPr>
          <w:p w14:paraId="0F14C8B3" w14:textId="323B2D35" w:rsidR="0085747A" w:rsidRPr="009C54AE" w:rsidRDefault="006A2AEB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2AEB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A2AEB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E04964" w:rsidRPr="009C54AE" w14:paraId="08B82A04" w14:textId="77777777" w:rsidTr="7AB88D72">
        <w:trPr>
          <w:trHeight w:val="300"/>
        </w:trPr>
        <w:tc>
          <w:tcPr>
            <w:tcW w:w="1701" w:type="dxa"/>
          </w:tcPr>
          <w:p w14:paraId="4063D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9B6587" w14:textId="5CC5A883" w:rsidR="0085747A" w:rsidRPr="009C54AE" w:rsidRDefault="00E04964" w:rsidP="7AB88D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AB88D72">
              <w:rPr>
                <w:rFonts w:ascii="Corbel" w:hAnsi="Corbel"/>
                <w:b w:val="0"/>
                <w:smallCaps w:val="0"/>
              </w:rPr>
              <w:t>M</w:t>
            </w:r>
            <w:r w:rsidR="006A2AEB" w:rsidRPr="7AB88D72">
              <w:rPr>
                <w:rFonts w:ascii="Corbel" w:hAnsi="Corbel"/>
                <w:b w:val="0"/>
                <w:smallCaps w:val="0"/>
              </w:rPr>
              <w:t xml:space="preserve">a rozszerzoną wiedzę socjologiczną o człowieku jako twórcy </w:t>
            </w:r>
            <w:r w:rsidRPr="7AB88D72">
              <w:rPr>
                <w:rFonts w:ascii="Corbel" w:hAnsi="Corbel"/>
                <w:b w:val="0"/>
                <w:smallCaps w:val="0"/>
              </w:rPr>
              <w:t>systemów ocen pracowniczych</w:t>
            </w:r>
            <w:r w:rsidR="3EEA8679" w:rsidRPr="7AB88D72">
              <w:rPr>
                <w:rFonts w:ascii="Corbel" w:hAnsi="Corbel"/>
                <w:b w:val="0"/>
                <w:smallCaps w:val="0"/>
              </w:rPr>
              <w:t>, zna i rozumie różnorodne poglądy leżące u podstaw tworzenia takich systemów</w:t>
            </w:r>
          </w:p>
        </w:tc>
        <w:tc>
          <w:tcPr>
            <w:tcW w:w="1873" w:type="dxa"/>
          </w:tcPr>
          <w:p w14:paraId="42FE09BD" w14:textId="242F6C1A" w:rsidR="0085747A" w:rsidRPr="009C54AE" w:rsidRDefault="006A2AEB" w:rsidP="7AB88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AB88D72">
              <w:rPr>
                <w:rFonts w:ascii="Corbel" w:hAnsi="Corbel"/>
                <w:b w:val="0"/>
                <w:smallCaps w:val="0"/>
              </w:rPr>
              <w:t>KW</w:t>
            </w:r>
            <w:r w:rsidR="00E04964" w:rsidRPr="7AB88D72">
              <w:rPr>
                <w:rFonts w:ascii="Corbel" w:hAnsi="Corbel"/>
                <w:b w:val="0"/>
                <w:smallCaps w:val="0"/>
              </w:rPr>
              <w:t>_</w:t>
            </w:r>
            <w:r w:rsidRPr="7AB88D72">
              <w:rPr>
                <w:rFonts w:ascii="Corbel" w:hAnsi="Corbel"/>
                <w:b w:val="0"/>
                <w:smallCaps w:val="0"/>
              </w:rPr>
              <w:t>06</w:t>
            </w:r>
          </w:p>
          <w:p w14:paraId="5192D312" w14:textId="57428A3A" w:rsidR="0085747A" w:rsidRPr="009C54AE" w:rsidRDefault="4EA0F060" w:rsidP="7AB88D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AB88D72">
              <w:rPr>
                <w:rFonts w:ascii="Corbel" w:hAnsi="Corbel"/>
                <w:b w:val="0"/>
                <w:smallCaps w:val="0"/>
              </w:rPr>
              <w:t>KW_10</w:t>
            </w:r>
          </w:p>
        </w:tc>
      </w:tr>
      <w:tr w:rsidR="00E04964" w:rsidRPr="009C54AE" w14:paraId="53791EC4" w14:textId="77777777" w:rsidTr="7AB88D72">
        <w:trPr>
          <w:trHeight w:val="300"/>
        </w:trPr>
        <w:tc>
          <w:tcPr>
            <w:tcW w:w="1701" w:type="dxa"/>
          </w:tcPr>
          <w:p w14:paraId="1C309214" w14:textId="77777777" w:rsidR="0085747A" w:rsidRPr="009C54AE" w:rsidRDefault="004B32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60CCB4" w14:textId="522B7E95" w:rsidR="0085747A" w:rsidRPr="009C54AE" w:rsidRDefault="00E04964" w:rsidP="00E049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na temat wybranych systemów norm i reguł organizujących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systemy ocen pracowniczych oraz 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ządzących nimi prawidłowościach, ich źródłach, naturze i zmianach.</w:t>
            </w:r>
          </w:p>
        </w:tc>
        <w:tc>
          <w:tcPr>
            <w:tcW w:w="1873" w:type="dxa"/>
          </w:tcPr>
          <w:p w14:paraId="3299DB26" w14:textId="3C6C7303" w:rsidR="0085747A" w:rsidRPr="009C54AE" w:rsidRDefault="006A2AEB" w:rsidP="56F003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6F0038D">
              <w:rPr>
                <w:rFonts w:ascii="Corbel" w:hAnsi="Corbel"/>
                <w:b w:val="0"/>
                <w:smallCaps w:val="0"/>
              </w:rPr>
              <w:t>KW</w:t>
            </w:r>
            <w:r w:rsidR="00E04964" w:rsidRPr="56F0038D">
              <w:rPr>
                <w:rFonts w:ascii="Corbel" w:hAnsi="Corbel"/>
                <w:b w:val="0"/>
                <w:smallCaps w:val="0"/>
              </w:rPr>
              <w:t>_</w:t>
            </w:r>
            <w:r w:rsidRPr="56F0038D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00E04964" w:rsidRPr="009C54AE" w14:paraId="32DA16FB" w14:textId="77777777" w:rsidTr="7AB88D72">
        <w:trPr>
          <w:trHeight w:val="300"/>
        </w:trPr>
        <w:tc>
          <w:tcPr>
            <w:tcW w:w="1701" w:type="dxa"/>
          </w:tcPr>
          <w:p w14:paraId="31B98C54" w14:textId="78DB986F" w:rsidR="006A2AEB" w:rsidRDefault="006A2A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6492FCF" w14:textId="222FEF86" w:rsidR="006A2AEB" w:rsidRPr="009C54AE" w:rsidRDefault="00E04964" w:rsidP="00E049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prawnie posługuje się systemami normatywnymi, normami i regułami w celu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systemów ocen pracowniczych.</w:t>
            </w:r>
          </w:p>
        </w:tc>
        <w:tc>
          <w:tcPr>
            <w:tcW w:w="1873" w:type="dxa"/>
          </w:tcPr>
          <w:p w14:paraId="30BBE201" w14:textId="27850219" w:rsidR="006A2AEB" w:rsidRPr="009C54AE" w:rsidRDefault="006A2AEB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2AEB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A2AE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E04964" w:rsidRPr="009C54AE" w14:paraId="338A02B8" w14:textId="77777777" w:rsidTr="7AB88D72">
        <w:trPr>
          <w:trHeight w:val="300"/>
        </w:trPr>
        <w:tc>
          <w:tcPr>
            <w:tcW w:w="1701" w:type="dxa"/>
          </w:tcPr>
          <w:p w14:paraId="08703207" w14:textId="2C0932FB" w:rsidR="006A2AEB" w:rsidRDefault="006A2A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33BFDF3" w14:textId="5828073F" w:rsidR="006A2AEB" w:rsidRPr="009C54AE" w:rsidRDefault="00E04964" w:rsidP="00E04964">
            <w:pPr>
              <w:pStyle w:val="Punktygwne"/>
              <w:tabs>
                <w:tab w:val="left" w:pos="1215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określa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 priorytety służące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ocenie pracowniczej i oraz planuje</w:t>
            </w:r>
            <w:r w:rsidR="006A2AEB" w:rsidRPr="006A2AEB">
              <w:rPr>
                <w:rFonts w:ascii="Corbel" w:hAnsi="Corbel"/>
                <w:b w:val="0"/>
                <w:smallCaps w:val="0"/>
                <w:szCs w:val="24"/>
              </w:rPr>
              <w:t xml:space="preserve"> wykonywanie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służących takiej ocenie.</w:t>
            </w:r>
          </w:p>
        </w:tc>
        <w:tc>
          <w:tcPr>
            <w:tcW w:w="1873" w:type="dxa"/>
          </w:tcPr>
          <w:p w14:paraId="3F8A3117" w14:textId="34AE41EA" w:rsidR="006A2AEB" w:rsidRPr="009C54AE" w:rsidRDefault="006A2AEB" w:rsidP="00BC7C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14:paraId="689E16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D209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BBFE3F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9B7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80BA98" w14:textId="77777777" w:rsidTr="006A2AEB">
        <w:tc>
          <w:tcPr>
            <w:tcW w:w="9520" w:type="dxa"/>
          </w:tcPr>
          <w:p w14:paraId="23292B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9ABD8F" w14:textId="77777777" w:rsidTr="006A2AEB">
        <w:tc>
          <w:tcPr>
            <w:tcW w:w="9520" w:type="dxa"/>
          </w:tcPr>
          <w:p w14:paraId="4E83427E" w14:textId="264DB4D7" w:rsidR="0085747A" w:rsidRPr="009C54AE" w:rsidRDefault="00633F2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2C4981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F335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4AF7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67FAB" w14:paraId="4E14A509" w14:textId="77777777" w:rsidTr="007D2595">
        <w:tc>
          <w:tcPr>
            <w:tcW w:w="9520" w:type="dxa"/>
          </w:tcPr>
          <w:p w14:paraId="7A05DDA3" w14:textId="77777777" w:rsidR="0085747A" w:rsidRPr="00767FA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7FAB" w:rsidRPr="00767FAB" w14:paraId="2FCCAF20" w14:textId="77777777" w:rsidTr="007D2595">
        <w:tc>
          <w:tcPr>
            <w:tcW w:w="9520" w:type="dxa"/>
          </w:tcPr>
          <w:p w14:paraId="090C16A0" w14:textId="08CDA3DC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Procedury oceniania pracowników.</w:t>
            </w:r>
          </w:p>
        </w:tc>
      </w:tr>
      <w:tr w:rsidR="00767FAB" w:rsidRPr="00767FAB" w14:paraId="410B6BA6" w14:textId="77777777" w:rsidTr="007D2595">
        <w:tc>
          <w:tcPr>
            <w:tcW w:w="9520" w:type="dxa"/>
          </w:tcPr>
          <w:p w14:paraId="5A671E8A" w14:textId="5413F1AF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Cele systemu ocen.</w:t>
            </w:r>
          </w:p>
        </w:tc>
      </w:tr>
      <w:tr w:rsidR="00767FAB" w:rsidRPr="00767FAB" w14:paraId="18EFD28F" w14:textId="77777777" w:rsidTr="007D2595">
        <w:tc>
          <w:tcPr>
            <w:tcW w:w="9520" w:type="dxa"/>
          </w:tcPr>
          <w:p w14:paraId="4BD72D40" w14:textId="1C2B9A59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lastRenderedPageBreak/>
              <w:t>Przedmiot oceniania.</w:t>
            </w:r>
          </w:p>
        </w:tc>
      </w:tr>
      <w:tr w:rsidR="00767FAB" w:rsidRPr="00767FAB" w14:paraId="250E6528" w14:textId="77777777" w:rsidTr="007D2595">
        <w:tc>
          <w:tcPr>
            <w:tcW w:w="9520" w:type="dxa"/>
          </w:tcPr>
          <w:p w14:paraId="6A3C4420" w14:textId="4FCCFEA8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Motywujące środowisko pracy.</w:t>
            </w:r>
          </w:p>
        </w:tc>
      </w:tr>
      <w:tr w:rsidR="00767FAB" w:rsidRPr="00767FAB" w14:paraId="3F6577E3" w14:textId="77777777" w:rsidTr="007D2595">
        <w:tc>
          <w:tcPr>
            <w:tcW w:w="9520" w:type="dxa"/>
          </w:tcPr>
          <w:p w14:paraId="1C929B88" w14:textId="065240F6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Systemy oceniania kadry kierowniczej.</w:t>
            </w:r>
          </w:p>
        </w:tc>
      </w:tr>
      <w:tr w:rsidR="00767FAB" w:rsidRPr="00767FAB" w14:paraId="276811D7" w14:textId="77777777" w:rsidTr="007D2595">
        <w:tc>
          <w:tcPr>
            <w:tcW w:w="9520" w:type="dxa"/>
          </w:tcPr>
          <w:p w14:paraId="5608B72D" w14:textId="1C92CD40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Kryteria oceniania.</w:t>
            </w:r>
          </w:p>
        </w:tc>
      </w:tr>
      <w:tr w:rsidR="00767FAB" w:rsidRPr="00767FAB" w14:paraId="63BFAEAB" w14:textId="77777777" w:rsidTr="007D2595">
        <w:tc>
          <w:tcPr>
            <w:tcW w:w="9520" w:type="dxa"/>
          </w:tcPr>
          <w:p w14:paraId="7B7F7530" w14:textId="46D8C659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Zasady oceniania pracowników.</w:t>
            </w:r>
          </w:p>
        </w:tc>
      </w:tr>
      <w:tr w:rsidR="00767FAB" w:rsidRPr="00767FAB" w14:paraId="673EE7C4" w14:textId="77777777" w:rsidTr="007D2595">
        <w:tc>
          <w:tcPr>
            <w:tcW w:w="9520" w:type="dxa"/>
          </w:tcPr>
          <w:p w14:paraId="6E2D9F23" w14:textId="053E23B8" w:rsidR="00767FAB" w:rsidRPr="00767FAB" w:rsidRDefault="00767FAB" w:rsidP="00767F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Techniki i procedury oceniania.</w:t>
            </w:r>
          </w:p>
        </w:tc>
      </w:tr>
    </w:tbl>
    <w:p w14:paraId="335F5D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9E74A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5ED72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70A744" w14:textId="40E3148C" w:rsidR="00BC7C6F" w:rsidRPr="00767FAB" w:rsidRDefault="00E04964" w:rsidP="00E04964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D</w:t>
      </w:r>
      <w:r w:rsidR="00767FAB" w:rsidRPr="00767FAB">
        <w:rPr>
          <w:rFonts w:ascii="Corbel" w:hAnsi="Corbel"/>
          <w:b w:val="0"/>
          <w:smallCaps w:val="0"/>
          <w:szCs w:val="24"/>
        </w:rPr>
        <w:t>yskusja panelowa;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767FAB" w:rsidRPr="00767FAB">
        <w:rPr>
          <w:rFonts w:ascii="Corbel" w:hAnsi="Corbel"/>
          <w:b w:val="0"/>
          <w:smallCaps w:val="0"/>
          <w:szCs w:val="24"/>
        </w:rPr>
        <w:t>analiza przypadków;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767FAB" w:rsidRPr="00767FAB">
        <w:rPr>
          <w:rFonts w:ascii="Corbel" w:hAnsi="Corbel"/>
          <w:b w:val="0"/>
          <w:smallCaps w:val="0"/>
          <w:szCs w:val="24"/>
        </w:rPr>
        <w:t>burza mózgów.</w:t>
      </w:r>
    </w:p>
    <w:p w14:paraId="4E4C636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8F32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99D32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4640E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3DD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D759768" w14:textId="77777777" w:rsidTr="00767FAB">
        <w:tc>
          <w:tcPr>
            <w:tcW w:w="1962" w:type="dxa"/>
            <w:vAlign w:val="center"/>
          </w:tcPr>
          <w:p w14:paraId="45B3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BFA75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3E2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F95AB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F3A7B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304C5DA" w14:textId="77777777" w:rsidTr="00767FAB">
        <w:tc>
          <w:tcPr>
            <w:tcW w:w="1962" w:type="dxa"/>
          </w:tcPr>
          <w:p w14:paraId="133E43A8" w14:textId="37F9FF80" w:rsidR="0085747A" w:rsidRPr="009C54AE" w:rsidRDefault="007D2595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56B63376" w14:textId="7CBE2A61" w:rsidR="0085747A" w:rsidRPr="00767FAB" w:rsidRDefault="00767FAB" w:rsidP="00BC7C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Kolokwium</w:t>
            </w:r>
            <w:r w:rsidR="00E04964">
              <w:rPr>
                <w:rFonts w:ascii="Corbel" w:hAnsi="Corbel"/>
                <w:sz w:val="24"/>
                <w:szCs w:val="24"/>
              </w:rPr>
              <w:t xml:space="preserve"> ustne</w:t>
            </w:r>
          </w:p>
        </w:tc>
        <w:tc>
          <w:tcPr>
            <w:tcW w:w="2117" w:type="dxa"/>
          </w:tcPr>
          <w:p w14:paraId="26E10EE2" w14:textId="2A77A6B4" w:rsidR="0085747A" w:rsidRPr="00767FAB" w:rsidRDefault="00767FAB" w:rsidP="00BC7C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04964" w:rsidRPr="009C54AE" w14:paraId="42F7D02C" w14:textId="77777777" w:rsidTr="00767FAB">
        <w:tc>
          <w:tcPr>
            <w:tcW w:w="1962" w:type="dxa"/>
          </w:tcPr>
          <w:p w14:paraId="2414EBC3" w14:textId="7D5EEFEE" w:rsidR="00E04964" w:rsidRDefault="00E04964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1A56431" w14:textId="18F956AB" w:rsidR="00E04964" w:rsidRPr="00767FAB" w:rsidRDefault="00E04964" w:rsidP="00E04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51018929" w14:textId="00A38B12" w:rsidR="00E04964" w:rsidRPr="00767FAB" w:rsidRDefault="00E04964" w:rsidP="00E049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04964" w:rsidRPr="009C54AE" w14:paraId="2F42A85B" w14:textId="77777777" w:rsidTr="00767FAB">
        <w:tc>
          <w:tcPr>
            <w:tcW w:w="1962" w:type="dxa"/>
          </w:tcPr>
          <w:p w14:paraId="2BBF75CE" w14:textId="08919C99" w:rsidR="00E04964" w:rsidRDefault="00E04964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B172AD6" w14:textId="02E96927" w:rsidR="00E04964" w:rsidRPr="00767FAB" w:rsidRDefault="00E04964" w:rsidP="00E04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72D34D20" w14:textId="2D74493F" w:rsidR="00E04964" w:rsidRPr="00767FAB" w:rsidRDefault="00E04964" w:rsidP="00E049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04964" w:rsidRPr="009C54AE" w14:paraId="24AC719C" w14:textId="77777777" w:rsidTr="00767FAB">
        <w:tc>
          <w:tcPr>
            <w:tcW w:w="1962" w:type="dxa"/>
          </w:tcPr>
          <w:p w14:paraId="20CEFC85" w14:textId="621ACAF4" w:rsidR="00E04964" w:rsidRDefault="00E04964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FBA4F23" w14:textId="26A82076" w:rsidR="00E04964" w:rsidRPr="00767FAB" w:rsidRDefault="00E04964" w:rsidP="00E04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697ABCDE" w14:textId="4029CE6E" w:rsidR="00E04964" w:rsidRPr="00767FAB" w:rsidRDefault="00E04964" w:rsidP="00E049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E04964" w:rsidRPr="009C54AE" w14:paraId="472C7AE8" w14:textId="77777777" w:rsidTr="00767FAB">
        <w:tc>
          <w:tcPr>
            <w:tcW w:w="1962" w:type="dxa"/>
          </w:tcPr>
          <w:p w14:paraId="29AED3FC" w14:textId="568BF5C2" w:rsidR="00E04964" w:rsidRDefault="00E04964" w:rsidP="00E049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307304E" w14:textId="517BD9B3" w:rsidR="00E04964" w:rsidRPr="00767FAB" w:rsidRDefault="00E04964" w:rsidP="00E04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E41">
              <w:rPr>
                <w:rFonts w:ascii="Corbel" w:hAnsi="Corbel"/>
                <w:sz w:val="24"/>
                <w:szCs w:val="24"/>
              </w:rPr>
              <w:t>Kolokwium ustne</w:t>
            </w:r>
          </w:p>
        </w:tc>
        <w:tc>
          <w:tcPr>
            <w:tcW w:w="2117" w:type="dxa"/>
          </w:tcPr>
          <w:p w14:paraId="35D4FE4C" w14:textId="40BBB93D" w:rsidR="00E04964" w:rsidRPr="00767FAB" w:rsidRDefault="00E04964" w:rsidP="00E049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7FA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5B4C63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84DC5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58A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A6B389" w14:textId="77777777" w:rsidTr="00923D7D">
        <w:tc>
          <w:tcPr>
            <w:tcW w:w="9670" w:type="dxa"/>
          </w:tcPr>
          <w:p w14:paraId="5FAB108C" w14:textId="0E1F6B28" w:rsidR="007D2595" w:rsidRPr="009C54AE" w:rsidRDefault="00767FAB" w:rsidP="00D965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>Warunkiem zaliczenia przedmiotu jest: zaliczenie w formie ustnej.</w:t>
            </w:r>
          </w:p>
        </w:tc>
      </w:tr>
    </w:tbl>
    <w:p w14:paraId="56425F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6EA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A95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F90C2E" w14:textId="77777777" w:rsidTr="217DDDAB">
        <w:tc>
          <w:tcPr>
            <w:tcW w:w="4962" w:type="dxa"/>
            <w:vAlign w:val="center"/>
          </w:tcPr>
          <w:p w14:paraId="4CEB5CE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57A2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D90594" w14:textId="77777777" w:rsidTr="217DDDAB">
        <w:tc>
          <w:tcPr>
            <w:tcW w:w="4962" w:type="dxa"/>
          </w:tcPr>
          <w:p w14:paraId="155515C2" w14:textId="0D3B7A26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306D2B" w14:textId="694A8702" w:rsidR="0085747A" w:rsidRPr="009C54AE" w:rsidRDefault="00767FAB" w:rsidP="00194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C127668" w14:textId="77777777" w:rsidTr="217DDDAB">
        <w:tc>
          <w:tcPr>
            <w:tcW w:w="4962" w:type="dxa"/>
          </w:tcPr>
          <w:p w14:paraId="68B7DB7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6ABF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30C56B" w14:textId="6B2A4DF6" w:rsidR="00C61DC5" w:rsidRPr="009C54AE" w:rsidRDefault="00767FAB" w:rsidP="00194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854296F" w14:textId="77777777" w:rsidTr="217DDDAB">
        <w:tc>
          <w:tcPr>
            <w:tcW w:w="4962" w:type="dxa"/>
          </w:tcPr>
          <w:p w14:paraId="146FA8D7" w14:textId="0CF061C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52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AACF588" w14:textId="1DA28B49" w:rsidR="00C61DC5" w:rsidRPr="009C54AE" w:rsidRDefault="00214923" w:rsidP="00194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DDDAB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5F00DDCE" w14:textId="77777777" w:rsidTr="217DDDAB">
        <w:tc>
          <w:tcPr>
            <w:tcW w:w="4962" w:type="dxa"/>
          </w:tcPr>
          <w:p w14:paraId="4FC68F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698ADC" w14:textId="313A859F" w:rsidR="0085747A" w:rsidRPr="009C54AE" w:rsidRDefault="00214923" w:rsidP="00194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DDDA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37038B00" w14:textId="77777777" w:rsidTr="217DDDAB">
        <w:tc>
          <w:tcPr>
            <w:tcW w:w="4962" w:type="dxa"/>
          </w:tcPr>
          <w:p w14:paraId="3F4A17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70B605" w14:textId="665EA935" w:rsidR="0085747A" w:rsidRPr="009C54AE" w:rsidRDefault="00633F26" w:rsidP="00194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DF846C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04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859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CC6E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85747A" w:rsidRPr="009C54AE" w14:paraId="7E6C8017" w14:textId="77777777" w:rsidTr="00B45269">
        <w:trPr>
          <w:trHeight w:val="397"/>
        </w:trPr>
        <w:tc>
          <w:tcPr>
            <w:tcW w:w="4082" w:type="dxa"/>
          </w:tcPr>
          <w:p w14:paraId="74C897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611B98" w14:textId="4411B210" w:rsidR="0085747A" w:rsidRPr="009C54AE" w:rsidRDefault="00767F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FF2F49" w14:textId="77777777" w:rsidTr="00B45269">
        <w:trPr>
          <w:trHeight w:val="397"/>
        </w:trPr>
        <w:tc>
          <w:tcPr>
            <w:tcW w:w="4082" w:type="dxa"/>
          </w:tcPr>
          <w:p w14:paraId="237AE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12041" w14:textId="75E8E12F" w:rsidR="0085747A" w:rsidRPr="009C54AE" w:rsidRDefault="00767F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C5DC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8A4E0" w14:textId="7C841735" w:rsidR="0085747A" w:rsidRPr="009C54AE" w:rsidRDefault="00214923" w:rsidP="7AB88D72">
      <w:pPr>
        <w:pStyle w:val="Punktygwne"/>
        <w:spacing w:before="0" w:after="0"/>
        <w:rPr>
          <w:rFonts w:ascii="Corbel" w:hAnsi="Corbel"/>
          <w:smallCaps w:val="0"/>
        </w:rPr>
      </w:pPr>
      <w:ins w:id="0" w:author="Anna Pikus" w:date="2023-08-25T11:05:00Z">
        <w:r>
          <w:rPr>
            <w:rFonts w:ascii="Corbel" w:hAnsi="Corbel"/>
            <w:smallCaps w:val="0"/>
            <w:szCs w:val="24"/>
          </w:rPr>
          <w:br w:type="column"/>
        </w:r>
      </w:ins>
      <w:r w:rsidR="00675843" w:rsidRPr="7AB88D72">
        <w:rPr>
          <w:rFonts w:ascii="Corbel" w:hAnsi="Corbel"/>
          <w:smallCaps w:val="0"/>
        </w:rPr>
        <w:lastRenderedPageBreak/>
        <w:t xml:space="preserve">7. </w:t>
      </w:r>
      <w:r w:rsidR="0085747A" w:rsidRPr="7AB88D72">
        <w:rPr>
          <w:rFonts w:ascii="Corbel" w:hAnsi="Corbel"/>
          <w:smallCaps w:val="0"/>
        </w:rPr>
        <w:t>LITERATURA</w:t>
      </w:r>
      <w:r w:rsidR="00675843" w:rsidRPr="7AB88D72">
        <w:rPr>
          <w:rFonts w:ascii="Corbel" w:hAnsi="Corbel"/>
          <w:smallCaps w:val="0"/>
        </w:rPr>
        <w:t xml:space="preserve"> </w:t>
      </w:r>
    </w:p>
    <w:p w14:paraId="2E99CAC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4C3DA9A3" w14:textId="77777777" w:rsidTr="067091C9">
        <w:trPr>
          <w:trHeight w:val="397"/>
        </w:trPr>
        <w:tc>
          <w:tcPr>
            <w:tcW w:w="9498" w:type="dxa"/>
          </w:tcPr>
          <w:p w14:paraId="7FC816C8" w14:textId="5A60C8E4" w:rsidR="00633F26" w:rsidRPr="0013607D" w:rsidRDefault="0085747A" w:rsidP="067091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067091C9">
              <w:rPr>
                <w:rFonts w:ascii="Corbel" w:hAnsi="Corbel"/>
                <w:smallCaps w:val="0"/>
              </w:rPr>
              <w:t>Literatura podstawowa:</w:t>
            </w:r>
          </w:p>
          <w:p w14:paraId="4B358871" w14:textId="686EA878" w:rsidR="00767FAB" w:rsidRP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>Listwan T (red.)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Zarządzanie kadrami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. Wyd. IV,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FC03682" w14:textId="7841F4CF" w:rsidR="00767FAB" w:rsidRP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Moczydłowska J.,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 w organizacji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BF802CC" w14:textId="155994A6" w:rsidR="00767FAB" w:rsidRP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Armstrong M.,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Strategiczne zarządzanie zasobami ludzkimi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49049B1" w14:textId="28A86A11" w:rsidR="00767FAB" w:rsidRP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Oleksyn T.,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ludzkimi. Kanony, realia, kontrowersje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Warszawa 2010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E67CF43" w14:textId="5FF9C5C5" w:rsidR="00767FAB" w:rsidRPr="00767FAB" w:rsidRDefault="00767FAB" w:rsidP="067091C9">
            <w:pPr>
              <w:pStyle w:val="Punktygwne"/>
              <w:spacing w:before="0" w:after="0"/>
              <w:ind w:left="708" w:hanging="708"/>
              <w:jc w:val="both"/>
              <w:rPr>
                <w:rFonts w:ascii="Corbel" w:hAnsi="Corbel"/>
                <w:b w:val="0"/>
                <w:smallCaps w:val="0"/>
              </w:rPr>
            </w:pPr>
            <w:r w:rsidRPr="067091C9">
              <w:rPr>
                <w:rFonts w:ascii="Corbel" w:hAnsi="Corbel"/>
                <w:b w:val="0"/>
                <w:smallCaps w:val="0"/>
              </w:rPr>
              <w:t xml:space="preserve">Reilly P. Willims T., </w:t>
            </w:r>
            <w:r w:rsidRPr="067091C9">
              <w:rPr>
                <w:rFonts w:ascii="Corbel" w:hAnsi="Corbel"/>
                <w:b w:val="0"/>
                <w:i/>
                <w:iCs/>
                <w:smallCaps w:val="0"/>
              </w:rPr>
              <w:t>Strategiczne zarządzanie zasobami ludzkimi. Rozwijanie potencjału organizacji dzięki funkcji personalnej</w:t>
            </w:r>
            <w:r w:rsidRPr="067091C9">
              <w:rPr>
                <w:rFonts w:ascii="Corbel" w:hAnsi="Corbel"/>
                <w:b w:val="0"/>
                <w:smallCaps w:val="0"/>
              </w:rPr>
              <w:t>, Kraków 2009</w:t>
            </w:r>
            <w:r w:rsidR="00E04964" w:rsidRPr="067091C9">
              <w:rPr>
                <w:rFonts w:ascii="Corbel" w:hAnsi="Corbel"/>
                <w:b w:val="0"/>
                <w:smallCaps w:val="0"/>
              </w:rPr>
              <w:t>.</w:t>
            </w:r>
          </w:p>
          <w:p w14:paraId="4BAD3AB3" w14:textId="0C250E3B" w:rsidR="00767FAB" w:rsidRDefault="00767FAB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7FAB">
              <w:rPr>
                <w:rFonts w:ascii="Corbel" w:hAnsi="Corbel"/>
                <w:b w:val="0"/>
                <w:smallCaps w:val="0"/>
                <w:szCs w:val="24"/>
              </w:rPr>
              <w:t xml:space="preserve">Sidor-Rządkowska M., </w:t>
            </w:r>
            <w:r w:rsidRPr="00E04964">
              <w:rPr>
                <w:rFonts w:ascii="Corbel" w:hAnsi="Corbel"/>
                <w:b w:val="0"/>
                <w:i/>
                <w:smallCaps w:val="0"/>
                <w:szCs w:val="24"/>
              </w:rPr>
              <w:t>Kształtowanie nowoczesnych ocen pracowniczych</w:t>
            </w:r>
            <w:r w:rsidRPr="00767FAB">
              <w:rPr>
                <w:rFonts w:ascii="Corbel" w:hAnsi="Corbel"/>
                <w:b w:val="0"/>
                <w:smallCaps w:val="0"/>
                <w:szCs w:val="24"/>
              </w:rPr>
              <w:t>, Kraków 2001</w:t>
            </w:r>
            <w:r w:rsidR="00E0496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712185E" w14:textId="2D2BF696" w:rsidR="007D2595" w:rsidRPr="009C54AE" w:rsidRDefault="007D2595" w:rsidP="00E0496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BD74FEE" w14:textId="77777777" w:rsidTr="067091C9">
        <w:trPr>
          <w:trHeight w:val="397"/>
        </w:trPr>
        <w:tc>
          <w:tcPr>
            <w:tcW w:w="9498" w:type="dxa"/>
          </w:tcPr>
          <w:p w14:paraId="7D3ED221" w14:textId="2C030254" w:rsidR="00633F26" w:rsidRPr="0013607D" w:rsidRDefault="0085747A" w:rsidP="067091C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067091C9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5AA0E99F" w14:textId="7B62B703" w:rsidR="00767FAB" w:rsidRPr="00767FAB" w:rsidRDefault="00767FAB" w:rsidP="067091C9">
            <w:pPr>
              <w:pStyle w:val="Punktygwne"/>
              <w:spacing w:before="0" w:after="0"/>
              <w:ind w:left="708" w:hanging="70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Pocztowski A. Wiśniewski Z. (red.)</w:t>
            </w:r>
            <w:r w:rsidR="00E04964"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67091C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Zarządzanie zasobami ludzkimi w warunkach nowej gospodarki</w:t>
            </w: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, Kraków 2004</w:t>
            </w:r>
            <w:r w:rsidR="00E04964"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6A2F5DEA" w14:textId="1513DE56" w:rsidR="00767FAB" w:rsidRPr="00767FAB" w:rsidRDefault="00767FAB" w:rsidP="067091C9">
            <w:pPr>
              <w:pStyle w:val="Punktygwne"/>
              <w:spacing w:before="0" w:after="0"/>
              <w:ind w:left="708" w:hanging="70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Penc J., </w:t>
            </w:r>
            <w:r w:rsidRPr="067091C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Humanistyczne wartości zarządzania – w poszukiwaniu sensu menedżerskich działań</w:t>
            </w: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2010</w:t>
            </w:r>
            <w:r w:rsidR="00E04964"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3632BC17" w14:textId="3645409D" w:rsidR="00767FAB" w:rsidRPr="00767FAB" w:rsidRDefault="00767FAB" w:rsidP="067091C9">
            <w:pPr>
              <w:pStyle w:val="Punktygwne"/>
              <w:spacing w:before="0" w:after="0"/>
              <w:ind w:left="708" w:hanging="70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Galata S., </w:t>
            </w:r>
            <w:r w:rsidRPr="067091C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Strategiczne zarządzanie organizacjami. Wiedza, intuicja, strategie, etyka</w:t>
            </w: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2004</w:t>
            </w:r>
            <w:r w:rsidR="00E04964"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7536A14F" w14:textId="39E0FCEB" w:rsidR="007D2595" w:rsidRPr="00DE5658" w:rsidRDefault="00767FAB" w:rsidP="067091C9">
            <w:pPr>
              <w:pStyle w:val="Punktygwne"/>
              <w:spacing w:before="0" w:after="0"/>
              <w:ind w:left="708" w:hanging="70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Chojnacki Wł. Balasiewicz A., </w:t>
            </w:r>
            <w:r w:rsidRPr="067091C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Człowiek w nowoczesnej organizacji. Wybrane problemy doradztwa zawodowego i personalnego</w:t>
            </w:r>
            <w:r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, Toruń 2006</w:t>
            </w:r>
            <w:r w:rsidR="00E04964" w:rsidRPr="067091C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E223D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A1CB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3902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02495" w14:textId="77777777" w:rsidR="00ED3428" w:rsidRDefault="00ED3428" w:rsidP="00C16ABF">
      <w:pPr>
        <w:spacing w:after="0" w:line="240" w:lineRule="auto"/>
      </w:pPr>
      <w:r>
        <w:separator/>
      </w:r>
    </w:p>
  </w:endnote>
  <w:endnote w:type="continuationSeparator" w:id="0">
    <w:p w14:paraId="7445039C" w14:textId="77777777" w:rsidR="00ED3428" w:rsidRDefault="00ED34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44EC5" w14:textId="77777777" w:rsidR="00ED3428" w:rsidRDefault="00ED3428" w:rsidP="00C16ABF">
      <w:pPr>
        <w:spacing w:after="0" w:line="240" w:lineRule="auto"/>
      </w:pPr>
      <w:r>
        <w:separator/>
      </w:r>
    </w:p>
  </w:footnote>
  <w:footnote w:type="continuationSeparator" w:id="0">
    <w:p w14:paraId="7E4253F6" w14:textId="77777777" w:rsidR="00ED3428" w:rsidRDefault="00ED3428" w:rsidP="00C16ABF">
      <w:pPr>
        <w:spacing w:after="0" w:line="240" w:lineRule="auto"/>
      </w:pPr>
      <w:r>
        <w:continuationSeparator/>
      </w:r>
    </w:p>
  </w:footnote>
  <w:footnote w:id="1">
    <w:p w14:paraId="57151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15753">
    <w:abstractNumId w:val="0"/>
  </w:num>
  <w:num w:numId="2" w16cid:durableId="1080174514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C6645"/>
    <w:rsid w:val="000D04B0"/>
    <w:rsid w:val="000F1C57"/>
    <w:rsid w:val="000F5615"/>
    <w:rsid w:val="00124BFF"/>
    <w:rsid w:val="0012560E"/>
    <w:rsid w:val="00127108"/>
    <w:rsid w:val="00134B13"/>
    <w:rsid w:val="0013607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F6E"/>
    <w:rsid w:val="001A70D2"/>
    <w:rsid w:val="001C4489"/>
    <w:rsid w:val="001D657B"/>
    <w:rsid w:val="001D7B54"/>
    <w:rsid w:val="001E0209"/>
    <w:rsid w:val="001F2CA2"/>
    <w:rsid w:val="001F6BC1"/>
    <w:rsid w:val="002144C0"/>
    <w:rsid w:val="0021492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1835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459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B1E17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33F26"/>
    <w:rsid w:val="00647FA8"/>
    <w:rsid w:val="00650C5F"/>
    <w:rsid w:val="00654934"/>
    <w:rsid w:val="006620D9"/>
    <w:rsid w:val="00671958"/>
    <w:rsid w:val="00675843"/>
    <w:rsid w:val="00696477"/>
    <w:rsid w:val="00696D9D"/>
    <w:rsid w:val="006A2AEB"/>
    <w:rsid w:val="006B5C82"/>
    <w:rsid w:val="006C3041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FAB"/>
    <w:rsid w:val="0078168C"/>
    <w:rsid w:val="00787C2A"/>
    <w:rsid w:val="00790E27"/>
    <w:rsid w:val="00792F42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0064C"/>
    <w:rsid w:val="0081554D"/>
    <w:rsid w:val="0081707E"/>
    <w:rsid w:val="008310D7"/>
    <w:rsid w:val="00832D33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B6A19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02A33"/>
    <w:rsid w:val="00916188"/>
    <w:rsid w:val="00922970"/>
    <w:rsid w:val="00923D7D"/>
    <w:rsid w:val="009508DF"/>
    <w:rsid w:val="00950DAC"/>
    <w:rsid w:val="00954A07"/>
    <w:rsid w:val="00997F14"/>
    <w:rsid w:val="009A78D9"/>
    <w:rsid w:val="009C3E31"/>
    <w:rsid w:val="009C54AE"/>
    <w:rsid w:val="009C5813"/>
    <w:rsid w:val="009C67A7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269"/>
    <w:rsid w:val="00B607DB"/>
    <w:rsid w:val="00B6585A"/>
    <w:rsid w:val="00B66529"/>
    <w:rsid w:val="00B75946"/>
    <w:rsid w:val="00B8056E"/>
    <w:rsid w:val="00B819C8"/>
    <w:rsid w:val="00B82308"/>
    <w:rsid w:val="00B90885"/>
    <w:rsid w:val="00B93E89"/>
    <w:rsid w:val="00BB520A"/>
    <w:rsid w:val="00BC7C6F"/>
    <w:rsid w:val="00BD3869"/>
    <w:rsid w:val="00BD66E9"/>
    <w:rsid w:val="00BD6FF4"/>
    <w:rsid w:val="00BF2C41"/>
    <w:rsid w:val="00C058B4"/>
    <w:rsid w:val="00C05F44"/>
    <w:rsid w:val="00C12F51"/>
    <w:rsid w:val="00C131B5"/>
    <w:rsid w:val="00C16ABF"/>
    <w:rsid w:val="00C170AE"/>
    <w:rsid w:val="00C26CB7"/>
    <w:rsid w:val="00C3201B"/>
    <w:rsid w:val="00C324C1"/>
    <w:rsid w:val="00C36992"/>
    <w:rsid w:val="00C476FD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04964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428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5E7D"/>
    <w:rsid w:val="055AF4D3"/>
    <w:rsid w:val="067091C9"/>
    <w:rsid w:val="0A6B40AF"/>
    <w:rsid w:val="18BA6585"/>
    <w:rsid w:val="217DDDAB"/>
    <w:rsid w:val="2B58266F"/>
    <w:rsid w:val="3EEA8679"/>
    <w:rsid w:val="4C50873D"/>
    <w:rsid w:val="4EA0F060"/>
    <w:rsid w:val="5135790C"/>
    <w:rsid w:val="56F0038D"/>
    <w:rsid w:val="58275BAE"/>
    <w:rsid w:val="6577F04A"/>
    <w:rsid w:val="669A6355"/>
    <w:rsid w:val="6795720A"/>
    <w:rsid w:val="6931426B"/>
    <w:rsid w:val="6C68E32D"/>
    <w:rsid w:val="6D00F9B9"/>
    <w:rsid w:val="7913F709"/>
    <w:rsid w:val="7AB88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C2436-2AF6-4FA2-B7D4-23D34FE4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800</Words>
  <Characters>4805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19</cp:revision>
  <cp:lastPrinted>2019-02-06T12:12:00Z</cp:lastPrinted>
  <dcterms:created xsi:type="dcterms:W3CDTF">2020-10-31T08:43:00Z</dcterms:created>
  <dcterms:modified xsi:type="dcterms:W3CDTF">2025-11-05T09:06:00Z</dcterms:modified>
</cp:coreProperties>
</file>